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3E1" w:rsidRPr="001863E1" w:rsidRDefault="001863E1" w:rsidP="001863E1">
      <w:pPr>
        <w:spacing w:before="100" w:beforeAutospacing="1" w:after="100" w:afterAutospacing="1" w:line="240" w:lineRule="auto"/>
        <w:outlineLvl w:val="0"/>
        <w:rPr>
          <w:rFonts w:ascii="Times New Roman" w:eastAsia="Times New Roman" w:hAnsi="Times New Roman" w:cs="Times New Roman"/>
          <w:b/>
          <w:bCs/>
          <w:color w:val="000000" w:themeColor="text1"/>
          <w:kern w:val="36"/>
          <w:sz w:val="48"/>
          <w:szCs w:val="48"/>
          <w:lang w:val="en-US" w:eastAsia="es-CO"/>
        </w:rPr>
      </w:pPr>
      <w:r w:rsidRPr="001863E1">
        <w:rPr>
          <w:rFonts w:ascii="Times New Roman" w:eastAsia="Times New Roman" w:hAnsi="Times New Roman" w:cs="Times New Roman"/>
          <w:b/>
          <w:bCs/>
          <w:color w:val="000000" w:themeColor="text1"/>
          <w:kern w:val="36"/>
          <w:sz w:val="48"/>
          <w:szCs w:val="48"/>
          <w:lang w:val="en-US" w:eastAsia="es-CO"/>
        </w:rPr>
        <w:t>The Startling Effects of Going Vegetarian for Just One Day</w:t>
      </w:r>
    </w:p>
    <w:p w:rsidR="001863E1" w:rsidRPr="001863E1" w:rsidRDefault="001863E1" w:rsidP="001863E1">
      <w:pPr>
        <w:spacing w:after="0" w:line="240" w:lineRule="auto"/>
        <w:rPr>
          <w:rFonts w:ascii="Times New Roman" w:eastAsia="Times New Roman" w:hAnsi="Times New Roman" w:cs="Times New Roman"/>
          <w:color w:val="000000" w:themeColor="text1"/>
          <w:sz w:val="24"/>
          <w:szCs w:val="24"/>
          <w:lang w:val="en-US" w:eastAsia="es-CO"/>
        </w:rPr>
      </w:pPr>
      <w:r w:rsidRPr="001863E1">
        <w:rPr>
          <w:rFonts w:ascii="Times New Roman" w:eastAsia="Times New Roman" w:hAnsi="Times New Roman" w:cs="Times New Roman"/>
          <w:color w:val="000000" w:themeColor="text1"/>
          <w:sz w:val="24"/>
          <w:szCs w:val="24"/>
          <w:lang w:val="en-US" w:eastAsia="es-CO"/>
        </w:rPr>
        <w:t>Sometimes, solutions to the world's biggest problems are right in front of us. The following statistics are eye-opening, to say the least.</w:t>
      </w:r>
    </w:p>
    <w:p w:rsidR="001863E1" w:rsidRPr="001863E1" w:rsidRDefault="001863E1" w:rsidP="001863E1">
      <w:pPr>
        <w:spacing w:after="0" w:line="240" w:lineRule="auto"/>
        <w:rPr>
          <w:rFonts w:ascii="Times New Roman" w:eastAsia="Times New Roman" w:hAnsi="Times New Roman" w:cs="Times New Roman"/>
          <w:color w:val="000000" w:themeColor="text1"/>
          <w:sz w:val="24"/>
          <w:szCs w:val="24"/>
          <w:lang w:val="en-US" w:eastAsia="es-CO"/>
        </w:rPr>
      </w:pPr>
      <w:r w:rsidRPr="001863E1">
        <w:rPr>
          <w:rFonts w:ascii="Times New Roman" w:eastAsia="Times New Roman" w:hAnsi="Times New Roman" w:cs="Times New Roman"/>
          <w:i/>
          <w:iCs/>
          <w:color w:val="000000" w:themeColor="text1"/>
          <w:sz w:val="24"/>
          <w:szCs w:val="24"/>
          <w:lang w:val="en-US" w:eastAsia="es-CO"/>
        </w:rPr>
        <w:t xml:space="preserve">April 2, </w:t>
      </w:r>
      <w:proofErr w:type="gramStart"/>
      <w:r w:rsidRPr="001863E1">
        <w:rPr>
          <w:rFonts w:ascii="Times New Roman" w:eastAsia="Times New Roman" w:hAnsi="Times New Roman" w:cs="Times New Roman"/>
          <w:i/>
          <w:iCs/>
          <w:color w:val="000000" w:themeColor="text1"/>
          <w:sz w:val="24"/>
          <w:szCs w:val="24"/>
          <w:lang w:val="en-US" w:eastAsia="es-CO"/>
        </w:rPr>
        <w:t xml:space="preserve">2009 </w:t>
      </w:r>
      <w:r w:rsidRPr="001863E1">
        <w:rPr>
          <w:rFonts w:ascii="Times New Roman" w:eastAsia="Times New Roman" w:hAnsi="Times New Roman" w:cs="Times New Roman"/>
          <w:color w:val="000000" w:themeColor="text1"/>
          <w:sz w:val="24"/>
          <w:szCs w:val="24"/>
          <w:lang w:val="en-US" w:eastAsia="es-CO"/>
        </w:rPr>
        <w:t> |</w:t>
      </w:r>
      <w:proofErr w:type="gramEnd"/>
      <w:r w:rsidRPr="001863E1">
        <w:rPr>
          <w:rFonts w:ascii="Times New Roman" w:eastAsia="Times New Roman" w:hAnsi="Times New Roman" w:cs="Times New Roman"/>
          <w:color w:val="000000" w:themeColor="text1"/>
          <w:sz w:val="24"/>
          <w:szCs w:val="24"/>
          <w:lang w:val="en-US" w:eastAsia="es-CO"/>
        </w:rPr>
        <w:t xml:space="preserve">   </w:t>
      </w:r>
    </w:p>
    <w:p w:rsidR="001863E1" w:rsidRPr="001863E1" w:rsidRDefault="001863E1" w:rsidP="001863E1">
      <w:pPr>
        <w:spacing w:after="0" w:line="240" w:lineRule="auto"/>
        <w:rPr>
          <w:rFonts w:ascii="Times New Roman" w:eastAsia="Times New Roman" w:hAnsi="Times New Roman" w:cs="Times New Roman"/>
          <w:color w:val="000000" w:themeColor="text1"/>
          <w:sz w:val="24"/>
          <w:szCs w:val="24"/>
          <w:lang w:val="en-US" w:eastAsia="es-CO"/>
        </w:rPr>
      </w:pPr>
      <w:r w:rsidRPr="001863E1">
        <w:rPr>
          <w:rFonts w:ascii="Times New Roman" w:eastAsia="Times New Roman" w:hAnsi="Times New Roman" w:cs="Times New Roman"/>
          <w:color w:val="000000" w:themeColor="text1"/>
          <w:sz w:val="24"/>
          <w:szCs w:val="24"/>
          <w:lang w:val="en-US" w:eastAsia="es-CO"/>
        </w:rPr>
        <w:t> </w:t>
      </w:r>
    </w:p>
    <w:p w:rsidR="001863E1" w:rsidRPr="001863E1" w:rsidRDefault="001863E1" w:rsidP="001863E1">
      <w:pPr>
        <w:spacing w:after="0" w:line="240" w:lineRule="auto"/>
        <w:rPr>
          <w:rFonts w:ascii="Times New Roman" w:eastAsia="Times New Roman" w:hAnsi="Times New Roman" w:cs="Times New Roman"/>
          <w:color w:val="000000" w:themeColor="text1"/>
          <w:sz w:val="24"/>
          <w:szCs w:val="24"/>
          <w:lang w:val="en-US" w:eastAsia="es-CO"/>
        </w:rPr>
      </w:pPr>
      <w:r w:rsidRPr="001863E1">
        <w:rPr>
          <w:rFonts w:ascii="Times New Roman" w:eastAsia="Times New Roman" w:hAnsi="Times New Roman" w:cs="Times New Roman"/>
          <w:color w:val="000000" w:themeColor="text1"/>
          <w:sz w:val="24"/>
          <w:szCs w:val="24"/>
          <w:lang w:val="en-US" w:eastAsia="es-CO"/>
        </w:rPr>
        <w:t> </w:t>
      </w:r>
    </w:p>
    <w:p w:rsidR="001863E1" w:rsidRPr="001863E1" w:rsidRDefault="001863E1" w:rsidP="001863E1">
      <w:pPr>
        <w:spacing w:after="0" w:line="240" w:lineRule="auto"/>
        <w:rPr>
          <w:rFonts w:ascii="Times New Roman" w:eastAsia="Times New Roman" w:hAnsi="Times New Roman" w:cs="Times New Roman"/>
          <w:color w:val="000000" w:themeColor="text1"/>
          <w:sz w:val="24"/>
          <w:szCs w:val="24"/>
          <w:lang w:val="en-US" w:eastAsia="es-CO"/>
        </w:rPr>
      </w:pPr>
      <w:r w:rsidRPr="001863E1">
        <w:rPr>
          <w:rFonts w:ascii="Times New Roman" w:eastAsia="Times New Roman" w:hAnsi="Times New Roman" w:cs="Times New Roman"/>
          <w:color w:val="000000" w:themeColor="text1"/>
          <w:sz w:val="24"/>
          <w:szCs w:val="24"/>
          <w:lang w:val="en-US" w:eastAsia="es-CO"/>
        </w:rPr>
        <w:t> </w:t>
      </w:r>
    </w:p>
    <w:p w:rsidR="001863E1" w:rsidRPr="001863E1" w:rsidRDefault="001863E1" w:rsidP="001863E1">
      <w:pPr>
        <w:spacing w:after="0" w:line="240" w:lineRule="auto"/>
        <w:rPr>
          <w:ins w:id="0" w:author="Unknown"/>
          <w:rFonts w:ascii="Times New Roman" w:eastAsia="Times New Roman" w:hAnsi="Times New Roman" w:cs="Times New Roman"/>
          <w:color w:val="000000" w:themeColor="text1"/>
          <w:sz w:val="24"/>
          <w:szCs w:val="24"/>
          <w:lang w:val="en-US" w:eastAsia="es-CO"/>
        </w:rPr>
      </w:pPr>
      <w:ins w:id="1" w:author="Unknown">
        <w:r w:rsidRPr="001863E1">
          <w:rPr>
            <w:rFonts w:ascii="Times New Roman" w:eastAsia="Times New Roman" w:hAnsi="Times New Roman" w:cs="Times New Roman"/>
            <w:color w:val="000000" w:themeColor="text1"/>
            <w:sz w:val="24"/>
            <w:szCs w:val="24"/>
            <w:lang w:val="en-US" w:eastAsia="es-CO"/>
          </w:rPr>
          <w:t> </w:t>
        </w:r>
      </w:ins>
    </w:p>
    <w:p w:rsidR="001863E1" w:rsidRPr="001863E1" w:rsidRDefault="001863E1" w:rsidP="001863E1">
      <w:pPr>
        <w:spacing w:before="100" w:beforeAutospacing="1" w:after="100" w:afterAutospacing="1" w:line="240" w:lineRule="auto"/>
        <w:rPr>
          <w:ins w:id="2" w:author="Unknown"/>
          <w:rFonts w:ascii="Times New Roman" w:eastAsia="Times New Roman" w:hAnsi="Times New Roman" w:cs="Times New Roman"/>
          <w:color w:val="000000" w:themeColor="text1"/>
          <w:sz w:val="24"/>
          <w:szCs w:val="24"/>
          <w:lang w:val="en-US" w:eastAsia="es-CO"/>
        </w:rPr>
      </w:pPr>
      <w:ins w:id="3" w:author="Unknown">
        <w:r w:rsidRPr="001863E1">
          <w:rPr>
            <w:rFonts w:ascii="Times New Roman" w:eastAsia="Times New Roman" w:hAnsi="Times New Roman" w:cs="Times New Roman"/>
            <w:color w:val="000000" w:themeColor="text1"/>
            <w:sz w:val="24"/>
            <w:szCs w:val="24"/>
            <w:lang w:val="en-US" w:eastAsia="es-CO"/>
          </w:rPr>
          <w:t xml:space="preserve">I've written extensively on the consequences of eating meat -- on </w:t>
        </w:r>
        <w:r w:rsidRPr="001863E1">
          <w:rPr>
            <w:rFonts w:ascii="Times New Roman" w:eastAsia="Times New Roman" w:hAnsi="Times New Roman" w:cs="Times New Roman"/>
            <w:color w:val="000000" w:themeColor="text1"/>
            <w:sz w:val="24"/>
            <w:szCs w:val="24"/>
            <w:lang w:eastAsia="es-CO"/>
          </w:rPr>
          <w:fldChar w:fldCharType="begin"/>
        </w:r>
        <w:r w:rsidRPr="001863E1">
          <w:rPr>
            <w:rFonts w:ascii="Times New Roman" w:eastAsia="Times New Roman" w:hAnsi="Times New Roman" w:cs="Times New Roman"/>
            <w:color w:val="000000" w:themeColor="text1"/>
            <w:sz w:val="24"/>
            <w:szCs w:val="24"/>
            <w:lang w:val="en-US" w:eastAsia="es-CO"/>
          </w:rPr>
          <w:instrText xml:space="preserve"> HYPERLINK "http://www.huffingtonpost.com/kathy-freston/conscious-eating-okay-but_b_104502.html" </w:instrText>
        </w:r>
        <w:r w:rsidRPr="001863E1">
          <w:rPr>
            <w:rFonts w:ascii="Times New Roman" w:eastAsia="Times New Roman" w:hAnsi="Times New Roman" w:cs="Times New Roman"/>
            <w:color w:val="000000" w:themeColor="text1"/>
            <w:sz w:val="24"/>
            <w:szCs w:val="24"/>
            <w:lang w:eastAsia="es-CO"/>
          </w:rPr>
          <w:fldChar w:fldCharType="separate"/>
        </w:r>
        <w:r w:rsidRPr="001863E1">
          <w:rPr>
            <w:rFonts w:ascii="Times New Roman" w:eastAsia="Times New Roman" w:hAnsi="Times New Roman" w:cs="Times New Roman"/>
            <w:color w:val="000000" w:themeColor="text1"/>
            <w:sz w:val="24"/>
            <w:szCs w:val="24"/>
            <w:lang w:val="en-US" w:eastAsia="es-CO"/>
          </w:rPr>
          <w:t>our health</w:t>
        </w:r>
        <w:r w:rsidRPr="001863E1">
          <w:rPr>
            <w:rFonts w:ascii="Times New Roman" w:eastAsia="Times New Roman" w:hAnsi="Times New Roman" w:cs="Times New Roman"/>
            <w:color w:val="000000" w:themeColor="text1"/>
            <w:sz w:val="24"/>
            <w:szCs w:val="24"/>
            <w:lang w:eastAsia="es-CO"/>
          </w:rPr>
          <w:fldChar w:fldCharType="end"/>
        </w:r>
        <w:r w:rsidRPr="001863E1">
          <w:rPr>
            <w:rFonts w:ascii="Times New Roman" w:eastAsia="Times New Roman" w:hAnsi="Times New Roman" w:cs="Times New Roman"/>
            <w:color w:val="000000" w:themeColor="text1"/>
            <w:sz w:val="24"/>
            <w:szCs w:val="24"/>
            <w:lang w:val="en-US" w:eastAsia="es-CO"/>
          </w:rPr>
          <w:t xml:space="preserve">, </w:t>
        </w:r>
        <w:r w:rsidRPr="001863E1">
          <w:rPr>
            <w:rFonts w:ascii="Times New Roman" w:eastAsia="Times New Roman" w:hAnsi="Times New Roman" w:cs="Times New Roman"/>
            <w:color w:val="000000" w:themeColor="text1"/>
            <w:sz w:val="24"/>
            <w:szCs w:val="24"/>
            <w:lang w:eastAsia="es-CO"/>
          </w:rPr>
          <w:fldChar w:fldCharType="begin"/>
        </w:r>
        <w:r w:rsidRPr="001863E1">
          <w:rPr>
            <w:rFonts w:ascii="Times New Roman" w:eastAsia="Times New Roman" w:hAnsi="Times New Roman" w:cs="Times New Roman"/>
            <w:color w:val="000000" w:themeColor="text1"/>
            <w:sz w:val="24"/>
            <w:szCs w:val="24"/>
            <w:lang w:val="en-US" w:eastAsia="es-CO"/>
          </w:rPr>
          <w:instrText xml:space="preserve"> HYPERLINK "http://www.huffingtonpost.com/kathy-freston/shameless-name-dropping_b_54327.html" </w:instrText>
        </w:r>
        <w:r w:rsidRPr="001863E1">
          <w:rPr>
            <w:rFonts w:ascii="Times New Roman" w:eastAsia="Times New Roman" w:hAnsi="Times New Roman" w:cs="Times New Roman"/>
            <w:color w:val="000000" w:themeColor="text1"/>
            <w:sz w:val="24"/>
            <w:szCs w:val="24"/>
            <w:lang w:eastAsia="es-CO"/>
          </w:rPr>
          <w:fldChar w:fldCharType="separate"/>
        </w:r>
        <w:r w:rsidRPr="001863E1">
          <w:rPr>
            <w:rFonts w:ascii="Times New Roman" w:eastAsia="Times New Roman" w:hAnsi="Times New Roman" w:cs="Times New Roman"/>
            <w:color w:val="000000" w:themeColor="text1"/>
            <w:sz w:val="24"/>
            <w:szCs w:val="24"/>
            <w:lang w:val="en-US" w:eastAsia="es-CO"/>
          </w:rPr>
          <w:t>our sense of "right living"</w:t>
        </w:r>
        <w:r w:rsidRPr="001863E1">
          <w:rPr>
            <w:rFonts w:ascii="Times New Roman" w:eastAsia="Times New Roman" w:hAnsi="Times New Roman" w:cs="Times New Roman"/>
            <w:color w:val="000000" w:themeColor="text1"/>
            <w:sz w:val="24"/>
            <w:szCs w:val="24"/>
            <w:lang w:eastAsia="es-CO"/>
          </w:rPr>
          <w:fldChar w:fldCharType="end"/>
        </w:r>
        <w:r w:rsidRPr="001863E1">
          <w:rPr>
            <w:rFonts w:ascii="Times New Roman" w:eastAsia="Times New Roman" w:hAnsi="Times New Roman" w:cs="Times New Roman"/>
            <w:color w:val="000000" w:themeColor="text1"/>
            <w:sz w:val="24"/>
            <w:szCs w:val="24"/>
            <w:lang w:val="en-US" w:eastAsia="es-CO"/>
          </w:rPr>
          <w:t xml:space="preserve">, and </w:t>
        </w:r>
        <w:r w:rsidRPr="001863E1">
          <w:rPr>
            <w:rFonts w:ascii="Times New Roman" w:eastAsia="Times New Roman" w:hAnsi="Times New Roman" w:cs="Times New Roman"/>
            <w:color w:val="000000" w:themeColor="text1"/>
            <w:sz w:val="24"/>
            <w:szCs w:val="24"/>
            <w:lang w:eastAsia="es-CO"/>
          </w:rPr>
          <w:fldChar w:fldCharType="begin"/>
        </w:r>
        <w:r w:rsidRPr="001863E1">
          <w:rPr>
            <w:rFonts w:ascii="Times New Roman" w:eastAsia="Times New Roman" w:hAnsi="Times New Roman" w:cs="Times New Roman"/>
            <w:color w:val="000000" w:themeColor="text1"/>
            <w:sz w:val="24"/>
            <w:szCs w:val="24"/>
            <w:lang w:val="en-US" w:eastAsia="es-CO"/>
          </w:rPr>
          <w:instrText xml:space="preserve"> HYPERLINK "http://www.huffingtonpost.com/kathy-freston/vegetarian-is-the-new-pri_b_39014.html" </w:instrText>
        </w:r>
        <w:r w:rsidRPr="001863E1">
          <w:rPr>
            <w:rFonts w:ascii="Times New Roman" w:eastAsia="Times New Roman" w:hAnsi="Times New Roman" w:cs="Times New Roman"/>
            <w:color w:val="000000" w:themeColor="text1"/>
            <w:sz w:val="24"/>
            <w:szCs w:val="24"/>
            <w:lang w:eastAsia="es-CO"/>
          </w:rPr>
          <w:fldChar w:fldCharType="separate"/>
        </w:r>
        <w:r w:rsidRPr="001863E1">
          <w:rPr>
            <w:rFonts w:ascii="Times New Roman" w:eastAsia="Times New Roman" w:hAnsi="Times New Roman" w:cs="Times New Roman"/>
            <w:color w:val="000000" w:themeColor="text1"/>
            <w:sz w:val="24"/>
            <w:szCs w:val="24"/>
            <w:lang w:val="en-US" w:eastAsia="es-CO"/>
          </w:rPr>
          <w:t>on the environment</w:t>
        </w:r>
        <w:r w:rsidRPr="001863E1">
          <w:rPr>
            <w:rFonts w:ascii="Times New Roman" w:eastAsia="Times New Roman" w:hAnsi="Times New Roman" w:cs="Times New Roman"/>
            <w:color w:val="000000" w:themeColor="text1"/>
            <w:sz w:val="24"/>
            <w:szCs w:val="24"/>
            <w:lang w:eastAsia="es-CO"/>
          </w:rPr>
          <w:fldChar w:fldCharType="end"/>
        </w:r>
        <w:r w:rsidRPr="001863E1">
          <w:rPr>
            <w:rFonts w:ascii="Times New Roman" w:eastAsia="Times New Roman" w:hAnsi="Times New Roman" w:cs="Times New Roman"/>
            <w:color w:val="000000" w:themeColor="text1"/>
            <w:sz w:val="24"/>
            <w:szCs w:val="24"/>
            <w:lang w:val="en-US" w:eastAsia="es-CO"/>
          </w:rPr>
          <w:t xml:space="preserve">. It is one of those daily practices that </w:t>
        </w:r>
        <w:proofErr w:type="gramStart"/>
        <w:r w:rsidRPr="001863E1">
          <w:rPr>
            <w:rFonts w:ascii="Times New Roman" w:eastAsia="Times New Roman" w:hAnsi="Times New Roman" w:cs="Times New Roman"/>
            <w:color w:val="000000" w:themeColor="text1"/>
            <w:sz w:val="24"/>
            <w:szCs w:val="24"/>
            <w:lang w:val="en-US" w:eastAsia="es-CO"/>
          </w:rPr>
          <w:t>has</w:t>
        </w:r>
        <w:proofErr w:type="gramEnd"/>
        <w:r w:rsidRPr="001863E1">
          <w:rPr>
            <w:rFonts w:ascii="Times New Roman" w:eastAsia="Times New Roman" w:hAnsi="Times New Roman" w:cs="Times New Roman"/>
            <w:color w:val="000000" w:themeColor="text1"/>
            <w:sz w:val="24"/>
            <w:szCs w:val="24"/>
            <w:lang w:val="en-US" w:eastAsia="es-CO"/>
          </w:rPr>
          <w:t xml:space="preserve"> such a broad and deep effect that I think it merits looking at over and over again, from all the different perspectives. Sometimes, solutions to the world's biggest problems are right in front of us. The following statistics are eye-opening, to say the least. </w:t>
        </w:r>
      </w:ins>
    </w:p>
    <w:p w:rsidR="001863E1" w:rsidRPr="001863E1" w:rsidRDefault="001863E1" w:rsidP="001863E1">
      <w:pPr>
        <w:spacing w:before="100" w:beforeAutospacing="1" w:after="100" w:afterAutospacing="1" w:line="240" w:lineRule="auto"/>
        <w:rPr>
          <w:ins w:id="4" w:author="Unknown"/>
          <w:rFonts w:ascii="Times New Roman" w:eastAsia="Times New Roman" w:hAnsi="Times New Roman" w:cs="Times New Roman"/>
          <w:color w:val="000000" w:themeColor="text1"/>
          <w:sz w:val="24"/>
          <w:szCs w:val="24"/>
          <w:lang w:val="en-US" w:eastAsia="es-CO"/>
        </w:rPr>
      </w:pPr>
      <w:ins w:id="5" w:author="Unknown">
        <w:r w:rsidRPr="001863E1">
          <w:rPr>
            <w:rFonts w:ascii="Times New Roman" w:eastAsia="Times New Roman" w:hAnsi="Times New Roman" w:cs="Times New Roman"/>
            <w:b/>
            <w:bCs/>
            <w:color w:val="000000" w:themeColor="text1"/>
            <w:sz w:val="24"/>
            <w:szCs w:val="24"/>
            <w:lang w:val="en-US" w:eastAsia="es-CO"/>
          </w:rPr>
          <w:t>If everyone went vegetarian just for one day, the U.S. would save:</w:t>
        </w:r>
      </w:ins>
    </w:p>
    <w:p w:rsidR="001863E1" w:rsidRPr="001863E1" w:rsidRDefault="001863E1" w:rsidP="001863E1">
      <w:pPr>
        <w:spacing w:before="100" w:beforeAutospacing="1" w:after="100" w:afterAutospacing="1" w:line="240" w:lineRule="auto"/>
        <w:rPr>
          <w:ins w:id="6" w:author="Unknown"/>
          <w:rFonts w:ascii="Times New Roman" w:eastAsia="Times New Roman" w:hAnsi="Times New Roman" w:cs="Times New Roman"/>
          <w:color w:val="000000" w:themeColor="text1"/>
          <w:sz w:val="24"/>
          <w:szCs w:val="24"/>
          <w:lang w:val="en-US" w:eastAsia="es-CO"/>
        </w:rPr>
      </w:pPr>
      <w:proofErr w:type="gramStart"/>
      <w:ins w:id="7" w:author="Unknown">
        <w:r w:rsidRPr="001863E1">
          <w:rPr>
            <w:rFonts w:ascii="Times New Roman" w:eastAsia="Times New Roman" w:hAnsi="Times New Roman" w:cs="Times New Roman"/>
            <w:color w:val="000000" w:themeColor="text1"/>
            <w:sz w:val="24"/>
            <w:szCs w:val="24"/>
            <w:lang w:val="en-US" w:eastAsia="es-CO"/>
          </w:rPr>
          <w:t>â</w:t>
        </w:r>
        <w:proofErr w:type="gramEnd"/>
        <w:r w:rsidRPr="001863E1">
          <w:rPr>
            <w:rFonts w:ascii="Times New Roman" w:eastAsia="Times New Roman" w:hAnsi="Times New Roman" w:cs="Times New Roman"/>
            <w:color w:val="000000" w:themeColor="text1"/>
            <w:sz w:val="24"/>
            <w:szCs w:val="24"/>
            <w:lang w:val="en-US" w:eastAsia="es-CO"/>
          </w:rPr>
          <w:t>—</w:t>
        </w:r>
        <w:r w:rsidRPr="001863E1">
          <w:rPr>
            <w:rFonts w:ascii="Times New Roman" w:eastAsia="Times New Roman" w:hAnsi="Times New Roman" w:cs="Times New Roman"/>
            <w:color w:val="000000" w:themeColor="text1"/>
            <w:sz w:val="24"/>
            <w:szCs w:val="24"/>
            <w:lang w:eastAsia="es-CO"/>
          </w:rPr>
          <w:t></w:t>
        </w:r>
        <w:r w:rsidRPr="001863E1">
          <w:rPr>
            <w:rFonts w:ascii="Times New Roman" w:eastAsia="Times New Roman" w:hAnsi="Times New Roman" w:cs="Times New Roman"/>
            <w:color w:val="000000" w:themeColor="text1"/>
            <w:sz w:val="24"/>
            <w:szCs w:val="24"/>
            <w:lang w:val="en-US" w:eastAsia="es-CO"/>
          </w:rPr>
          <w:t xml:space="preserve"> 100 billion gallons of water, enough to supply all the homes in New England for almost 4 months; </w:t>
        </w:r>
      </w:ins>
    </w:p>
    <w:p w:rsidR="001863E1" w:rsidRPr="001863E1" w:rsidRDefault="001863E1" w:rsidP="001863E1">
      <w:pPr>
        <w:spacing w:before="100" w:beforeAutospacing="1" w:after="100" w:afterAutospacing="1" w:line="240" w:lineRule="auto"/>
        <w:rPr>
          <w:ins w:id="8" w:author="Unknown"/>
          <w:rFonts w:ascii="Times New Roman" w:eastAsia="Times New Roman" w:hAnsi="Times New Roman" w:cs="Times New Roman"/>
          <w:color w:val="000000" w:themeColor="text1"/>
          <w:sz w:val="24"/>
          <w:szCs w:val="24"/>
          <w:lang w:val="en-US" w:eastAsia="es-CO"/>
        </w:rPr>
      </w:pPr>
      <w:proofErr w:type="gramStart"/>
      <w:ins w:id="9" w:author="Unknown">
        <w:r w:rsidRPr="001863E1">
          <w:rPr>
            <w:rFonts w:ascii="Times New Roman" w:eastAsia="Times New Roman" w:hAnsi="Times New Roman" w:cs="Times New Roman"/>
            <w:color w:val="000000" w:themeColor="text1"/>
            <w:sz w:val="24"/>
            <w:szCs w:val="24"/>
            <w:lang w:val="en-US" w:eastAsia="es-CO"/>
          </w:rPr>
          <w:t>â</w:t>
        </w:r>
        <w:proofErr w:type="gramEnd"/>
        <w:r w:rsidRPr="001863E1">
          <w:rPr>
            <w:rFonts w:ascii="Times New Roman" w:eastAsia="Times New Roman" w:hAnsi="Times New Roman" w:cs="Times New Roman"/>
            <w:color w:val="000000" w:themeColor="text1"/>
            <w:sz w:val="24"/>
            <w:szCs w:val="24"/>
            <w:lang w:val="en-US" w:eastAsia="es-CO"/>
          </w:rPr>
          <w:t>—</w:t>
        </w:r>
        <w:r w:rsidRPr="001863E1">
          <w:rPr>
            <w:rFonts w:ascii="Times New Roman" w:eastAsia="Times New Roman" w:hAnsi="Times New Roman" w:cs="Times New Roman"/>
            <w:color w:val="000000" w:themeColor="text1"/>
            <w:sz w:val="24"/>
            <w:szCs w:val="24"/>
            <w:lang w:eastAsia="es-CO"/>
          </w:rPr>
          <w:t></w:t>
        </w:r>
        <w:r w:rsidRPr="001863E1">
          <w:rPr>
            <w:rFonts w:ascii="Times New Roman" w:eastAsia="Times New Roman" w:hAnsi="Times New Roman" w:cs="Times New Roman"/>
            <w:color w:val="000000" w:themeColor="text1"/>
            <w:sz w:val="24"/>
            <w:szCs w:val="24"/>
            <w:lang w:val="en-US" w:eastAsia="es-CO"/>
          </w:rPr>
          <w:t xml:space="preserve"> 1.5 billion pounds of crops otherwise fed to livestock, enough to feed the state of New Mexico for more than a year; </w:t>
        </w:r>
      </w:ins>
    </w:p>
    <w:p w:rsidR="001863E1" w:rsidRPr="001863E1" w:rsidRDefault="001863E1" w:rsidP="001863E1">
      <w:pPr>
        <w:spacing w:before="100" w:beforeAutospacing="1" w:after="100" w:afterAutospacing="1" w:line="240" w:lineRule="auto"/>
        <w:rPr>
          <w:ins w:id="10" w:author="Unknown"/>
          <w:rFonts w:ascii="Times New Roman" w:eastAsia="Times New Roman" w:hAnsi="Times New Roman" w:cs="Times New Roman"/>
          <w:color w:val="000000" w:themeColor="text1"/>
          <w:sz w:val="24"/>
          <w:szCs w:val="24"/>
          <w:lang w:val="en-US" w:eastAsia="es-CO"/>
        </w:rPr>
      </w:pPr>
      <w:proofErr w:type="gramStart"/>
      <w:ins w:id="11" w:author="Unknown">
        <w:r w:rsidRPr="001863E1">
          <w:rPr>
            <w:rFonts w:ascii="Times New Roman" w:eastAsia="Times New Roman" w:hAnsi="Times New Roman" w:cs="Times New Roman"/>
            <w:color w:val="000000" w:themeColor="text1"/>
            <w:sz w:val="24"/>
            <w:szCs w:val="24"/>
            <w:lang w:val="en-US" w:eastAsia="es-CO"/>
          </w:rPr>
          <w:t>â</w:t>
        </w:r>
        <w:proofErr w:type="gramEnd"/>
        <w:r w:rsidRPr="001863E1">
          <w:rPr>
            <w:rFonts w:ascii="Times New Roman" w:eastAsia="Times New Roman" w:hAnsi="Times New Roman" w:cs="Times New Roman"/>
            <w:color w:val="000000" w:themeColor="text1"/>
            <w:sz w:val="24"/>
            <w:szCs w:val="24"/>
            <w:lang w:val="en-US" w:eastAsia="es-CO"/>
          </w:rPr>
          <w:t>—</w:t>
        </w:r>
        <w:r w:rsidRPr="001863E1">
          <w:rPr>
            <w:rFonts w:ascii="Times New Roman" w:eastAsia="Times New Roman" w:hAnsi="Times New Roman" w:cs="Times New Roman"/>
            <w:color w:val="000000" w:themeColor="text1"/>
            <w:sz w:val="24"/>
            <w:szCs w:val="24"/>
            <w:lang w:eastAsia="es-CO"/>
          </w:rPr>
          <w:t></w:t>
        </w:r>
        <w:r w:rsidRPr="001863E1">
          <w:rPr>
            <w:rFonts w:ascii="Times New Roman" w:eastAsia="Times New Roman" w:hAnsi="Times New Roman" w:cs="Times New Roman"/>
            <w:color w:val="000000" w:themeColor="text1"/>
            <w:sz w:val="24"/>
            <w:szCs w:val="24"/>
            <w:lang w:val="en-US" w:eastAsia="es-CO"/>
          </w:rPr>
          <w:t xml:space="preserve"> 70 million gallons of gas -- enough to fuel all the cars of Canada and Mexico combined with plenty to spare; </w:t>
        </w:r>
      </w:ins>
    </w:p>
    <w:p w:rsidR="001863E1" w:rsidRPr="001863E1" w:rsidRDefault="001863E1" w:rsidP="001863E1">
      <w:pPr>
        <w:spacing w:before="100" w:beforeAutospacing="1" w:after="100" w:afterAutospacing="1" w:line="240" w:lineRule="auto"/>
        <w:rPr>
          <w:ins w:id="12" w:author="Unknown"/>
          <w:rFonts w:ascii="Times New Roman" w:eastAsia="Times New Roman" w:hAnsi="Times New Roman" w:cs="Times New Roman"/>
          <w:color w:val="000000" w:themeColor="text1"/>
          <w:sz w:val="24"/>
          <w:szCs w:val="24"/>
          <w:lang w:val="en-US" w:eastAsia="es-CO"/>
        </w:rPr>
      </w:pPr>
      <w:proofErr w:type="gramStart"/>
      <w:ins w:id="13" w:author="Unknown">
        <w:r w:rsidRPr="001863E1">
          <w:rPr>
            <w:rFonts w:ascii="Times New Roman" w:eastAsia="Times New Roman" w:hAnsi="Times New Roman" w:cs="Times New Roman"/>
            <w:color w:val="000000" w:themeColor="text1"/>
            <w:sz w:val="24"/>
            <w:szCs w:val="24"/>
            <w:lang w:val="en-US" w:eastAsia="es-CO"/>
          </w:rPr>
          <w:t>â</w:t>
        </w:r>
        <w:proofErr w:type="gramEnd"/>
        <w:r w:rsidRPr="001863E1">
          <w:rPr>
            <w:rFonts w:ascii="Times New Roman" w:eastAsia="Times New Roman" w:hAnsi="Times New Roman" w:cs="Times New Roman"/>
            <w:color w:val="000000" w:themeColor="text1"/>
            <w:sz w:val="24"/>
            <w:szCs w:val="24"/>
            <w:lang w:val="en-US" w:eastAsia="es-CO"/>
          </w:rPr>
          <w:t>—</w:t>
        </w:r>
        <w:r w:rsidRPr="001863E1">
          <w:rPr>
            <w:rFonts w:ascii="Times New Roman" w:eastAsia="Times New Roman" w:hAnsi="Times New Roman" w:cs="Times New Roman"/>
            <w:color w:val="000000" w:themeColor="text1"/>
            <w:sz w:val="24"/>
            <w:szCs w:val="24"/>
            <w:lang w:eastAsia="es-CO"/>
          </w:rPr>
          <w:t></w:t>
        </w:r>
        <w:r w:rsidRPr="001863E1">
          <w:rPr>
            <w:rFonts w:ascii="Times New Roman" w:eastAsia="Times New Roman" w:hAnsi="Times New Roman" w:cs="Times New Roman"/>
            <w:color w:val="000000" w:themeColor="text1"/>
            <w:sz w:val="24"/>
            <w:szCs w:val="24"/>
            <w:lang w:val="en-US" w:eastAsia="es-CO"/>
          </w:rPr>
          <w:t xml:space="preserve"> 3 million acres of land, an area more than twice the size of Delaware; </w:t>
        </w:r>
      </w:ins>
    </w:p>
    <w:p w:rsidR="001863E1" w:rsidRPr="001863E1" w:rsidRDefault="001863E1" w:rsidP="001863E1">
      <w:pPr>
        <w:spacing w:before="100" w:beforeAutospacing="1" w:after="100" w:afterAutospacing="1" w:line="240" w:lineRule="auto"/>
        <w:rPr>
          <w:ins w:id="14" w:author="Unknown"/>
          <w:rFonts w:ascii="Times New Roman" w:eastAsia="Times New Roman" w:hAnsi="Times New Roman" w:cs="Times New Roman"/>
          <w:color w:val="000000" w:themeColor="text1"/>
          <w:sz w:val="24"/>
          <w:szCs w:val="24"/>
          <w:lang w:val="en-US" w:eastAsia="es-CO"/>
        </w:rPr>
      </w:pPr>
      <w:proofErr w:type="gramStart"/>
      <w:ins w:id="15" w:author="Unknown">
        <w:r w:rsidRPr="001863E1">
          <w:rPr>
            <w:rFonts w:ascii="Times New Roman" w:eastAsia="Times New Roman" w:hAnsi="Times New Roman" w:cs="Times New Roman"/>
            <w:color w:val="000000" w:themeColor="text1"/>
            <w:sz w:val="24"/>
            <w:szCs w:val="24"/>
            <w:lang w:val="en-US" w:eastAsia="es-CO"/>
          </w:rPr>
          <w:t>â</w:t>
        </w:r>
        <w:proofErr w:type="gramEnd"/>
        <w:r w:rsidRPr="001863E1">
          <w:rPr>
            <w:rFonts w:ascii="Times New Roman" w:eastAsia="Times New Roman" w:hAnsi="Times New Roman" w:cs="Times New Roman"/>
            <w:color w:val="000000" w:themeColor="text1"/>
            <w:sz w:val="24"/>
            <w:szCs w:val="24"/>
            <w:lang w:val="en-US" w:eastAsia="es-CO"/>
          </w:rPr>
          <w:t>—</w:t>
        </w:r>
        <w:r w:rsidRPr="001863E1">
          <w:rPr>
            <w:rFonts w:ascii="Times New Roman" w:eastAsia="Times New Roman" w:hAnsi="Times New Roman" w:cs="Times New Roman"/>
            <w:color w:val="000000" w:themeColor="text1"/>
            <w:sz w:val="24"/>
            <w:szCs w:val="24"/>
            <w:lang w:eastAsia="es-CO"/>
          </w:rPr>
          <w:t></w:t>
        </w:r>
        <w:r w:rsidRPr="001863E1">
          <w:rPr>
            <w:rFonts w:ascii="Times New Roman" w:eastAsia="Times New Roman" w:hAnsi="Times New Roman" w:cs="Times New Roman"/>
            <w:color w:val="000000" w:themeColor="text1"/>
            <w:sz w:val="24"/>
            <w:szCs w:val="24"/>
            <w:lang w:val="en-US" w:eastAsia="es-CO"/>
          </w:rPr>
          <w:t xml:space="preserve"> 33 tons of antibiotics. </w:t>
        </w:r>
      </w:ins>
    </w:p>
    <w:p w:rsidR="001863E1" w:rsidRPr="001863E1" w:rsidRDefault="001863E1" w:rsidP="001863E1">
      <w:pPr>
        <w:spacing w:before="100" w:beforeAutospacing="1" w:after="100" w:afterAutospacing="1" w:line="240" w:lineRule="auto"/>
        <w:rPr>
          <w:ins w:id="16" w:author="Unknown"/>
          <w:rFonts w:ascii="Times New Roman" w:eastAsia="Times New Roman" w:hAnsi="Times New Roman" w:cs="Times New Roman"/>
          <w:color w:val="000000" w:themeColor="text1"/>
          <w:sz w:val="24"/>
          <w:szCs w:val="24"/>
          <w:lang w:val="en-US" w:eastAsia="es-CO"/>
        </w:rPr>
      </w:pPr>
      <w:ins w:id="17" w:author="Unknown">
        <w:r w:rsidRPr="001863E1">
          <w:rPr>
            <w:rFonts w:ascii="Times New Roman" w:eastAsia="Times New Roman" w:hAnsi="Times New Roman" w:cs="Times New Roman"/>
            <w:b/>
            <w:bCs/>
            <w:color w:val="000000" w:themeColor="text1"/>
            <w:sz w:val="24"/>
            <w:szCs w:val="24"/>
            <w:lang w:val="en-US" w:eastAsia="es-CO"/>
          </w:rPr>
          <w:t>If everyone went vegetarian just for one day, the U.S. would prevent:</w:t>
        </w:r>
      </w:ins>
    </w:p>
    <w:p w:rsidR="001863E1" w:rsidRPr="001863E1" w:rsidRDefault="001863E1" w:rsidP="001863E1">
      <w:pPr>
        <w:spacing w:before="100" w:beforeAutospacing="1" w:after="100" w:afterAutospacing="1" w:line="240" w:lineRule="auto"/>
        <w:rPr>
          <w:ins w:id="18" w:author="Unknown"/>
          <w:rFonts w:ascii="Times New Roman" w:eastAsia="Times New Roman" w:hAnsi="Times New Roman" w:cs="Times New Roman"/>
          <w:color w:val="000000" w:themeColor="text1"/>
          <w:sz w:val="24"/>
          <w:szCs w:val="24"/>
          <w:lang w:val="en-US" w:eastAsia="es-CO"/>
        </w:rPr>
      </w:pPr>
      <w:proofErr w:type="gramStart"/>
      <w:ins w:id="19" w:author="Unknown">
        <w:r w:rsidRPr="001863E1">
          <w:rPr>
            <w:rFonts w:ascii="Times New Roman" w:eastAsia="Times New Roman" w:hAnsi="Times New Roman" w:cs="Times New Roman"/>
            <w:color w:val="000000" w:themeColor="text1"/>
            <w:sz w:val="24"/>
            <w:szCs w:val="24"/>
            <w:lang w:val="en-US" w:eastAsia="es-CO"/>
          </w:rPr>
          <w:t>â</w:t>
        </w:r>
        <w:proofErr w:type="gramEnd"/>
        <w:r w:rsidRPr="001863E1">
          <w:rPr>
            <w:rFonts w:ascii="Times New Roman" w:eastAsia="Times New Roman" w:hAnsi="Times New Roman" w:cs="Times New Roman"/>
            <w:color w:val="000000" w:themeColor="text1"/>
            <w:sz w:val="24"/>
            <w:szCs w:val="24"/>
            <w:lang w:val="en-US" w:eastAsia="es-CO"/>
          </w:rPr>
          <w:t>—</w:t>
        </w:r>
        <w:r w:rsidRPr="001863E1">
          <w:rPr>
            <w:rFonts w:ascii="Times New Roman" w:eastAsia="Times New Roman" w:hAnsi="Times New Roman" w:cs="Times New Roman"/>
            <w:color w:val="000000" w:themeColor="text1"/>
            <w:sz w:val="24"/>
            <w:szCs w:val="24"/>
            <w:lang w:eastAsia="es-CO"/>
          </w:rPr>
          <w:t></w:t>
        </w:r>
        <w:r w:rsidRPr="001863E1">
          <w:rPr>
            <w:rFonts w:ascii="Times New Roman" w:eastAsia="Times New Roman" w:hAnsi="Times New Roman" w:cs="Times New Roman"/>
            <w:color w:val="000000" w:themeColor="text1"/>
            <w:sz w:val="24"/>
            <w:szCs w:val="24"/>
            <w:lang w:val="en-US" w:eastAsia="es-CO"/>
          </w:rPr>
          <w:t xml:space="preserve"> Greenhouse gas emissions equivalent to 1.2 million tons of CO2, as much as produced by all of France; </w:t>
        </w:r>
      </w:ins>
    </w:p>
    <w:p w:rsidR="001863E1" w:rsidRPr="001863E1" w:rsidRDefault="001863E1" w:rsidP="001863E1">
      <w:pPr>
        <w:spacing w:before="100" w:beforeAutospacing="1" w:after="100" w:afterAutospacing="1" w:line="240" w:lineRule="auto"/>
        <w:rPr>
          <w:ins w:id="20" w:author="Unknown"/>
          <w:rFonts w:ascii="Times New Roman" w:eastAsia="Times New Roman" w:hAnsi="Times New Roman" w:cs="Times New Roman"/>
          <w:color w:val="000000" w:themeColor="text1"/>
          <w:sz w:val="24"/>
          <w:szCs w:val="24"/>
          <w:lang w:val="en-US" w:eastAsia="es-CO"/>
        </w:rPr>
      </w:pPr>
      <w:proofErr w:type="gramStart"/>
      <w:ins w:id="21" w:author="Unknown">
        <w:r w:rsidRPr="001863E1">
          <w:rPr>
            <w:rFonts w:ascii="Times New Roman" w:eastAsia="Times New Roman" w:hAnsi="Times New Roman" w:cs="Times New Roman"/>
            <w:color w:val="000000" w:themeColor="text1"/>
            <w:sz w:val="24"/>
            <w:szCs w:val="24"/>
            <w:lang w:val="en-US" w:eastAsia="es-CO"/>
          </w:rPr>
          <w:t>â</w:t>
        </w:r>
        <w:proofErr w:type="gramEnd"/>
        <w:r w:rsidRPr="001863E1">
          <w:rPr>
            <w:rFonts w:ascii="Times New Roman" w:eastAsia="Times New Roman" w:hAnsi="Times New Roman" w:cs="Times New Roman"/>
            <w:color w:val="000000" w:themeColor="text1"/>
            <w:sz w:val="24"/>
            <w:szCs w:val="24"/>
            <w:lang w:val="en-US" w:eastAsia="es-CO"/>
          </w:rPr>
          <w:t>—</w:t>
        </w:r>
        <w:r w:rsidRPr="001863E1">
          <w:rPr>
            <w:rFonts w:ascii="Times New Roman" w:eastAsia="Times New Roman" w:hAnsi="Times New Roman" w:cs="Times New Roman"/>
            <w:color w:val="000000" w:themeColor="text1"/>
            <w:sz w:val="24"/>
            <w:szCs w:val="24"/>
            <w:lang w:eastAsia="es-CO"/>
          </w:rPr>
          <w:t></w:t>
        </w:r>
        <w:r w:rsidRPr="001863E1">
          <w:rPr>
            <w:rFonts w:ascii="Times New Roman" w:eastAsia="Times New Roman" w:hAnsi="Times New Roman" w:cs="Times New Roman"/>
            <w:color w:val="000000" w:themeColor="text1"/>
            <w:sz w:val="24"/>
            <w:szCs w:val="24"/>
            <w:lang w:val="en-US" w:eastAsia="es-CO"/>
          </w:rPr>
          <w:t xml:space="preserve"> 3 million tons of soil erosion and $70 million in resulting economic damages; </w:t>
        </w:r>
      </w:ins>
    </w:p>
    <w:p w:rsidR="001863E1" w:rsidRPr="001863E1" w:rsidRDefault="001863E1" w:rsidP="001863E1">
      <w:pPr>
        <w:spacing w:before="100" w:beforeAutospacing="1" w:after="100" w:afterAutospacing="1" w:line="240" w:lineRule="auto"/>
        <w:rPr>
          <w:ins w:id="22" w:author="Unknown"/>
          <w:rFonts w:ascii="Times New Roman" w:eastAsia="Times New Roman" w:hAnsi="Times New Roman" w:cs="Times New Roman"/>
          <w:color w:val="000000" w:themeColor="text1"/>
          <w:sz w:val="24"/>
          <w:szCs w:val="24"/>
          <w:lang w:val="en-US" w:eastAsia="es-CO"/>
        </w:rPr>
      </w:pPr>
      <w:proofErr w:type="gramStart"/>
      <w:ins w:id="23" w:author="Unknown">
        <w:r w:rsidRPr="001863E1">
          <w:rPr>
            <w:rFonts w:ascii="Times New Roman" w:eastAsia="Times New Roman" w:hAnsi="Times New Roman" w:cs="Times New Roman"/>
            <w:color w:val="000000" w:themeColor="text1"/>
            <w:sz w:val="24"/>
            <w:szCs w:val="24"/>
            <w:lang w:val="en-US" w:eastAsia="es-CO"/>
          </w:rPr>
          <w:t>â</w:t>
        </w:r>
        <w:proofErr w:type="gramEnd"/>
        <w:r w:rsidRPr="001863E1">
          <w:rPr>
            <w:rFonts w:ascii="Times New Roman" w:eastAsia="Times New Roman" w:hAnsi="Times New Roman" w:cs="Times New Roman"/>
            <w:color w:val="000000" w:themeColor="text1"/>
            <w:sz w:val="24"/>
            <w:szCs w:val="24"/>
            <w:lang w:val="en-US" w:eastAsia="es-CO"/>
          </w:rPr>
          <w:t>—</w:t>
        </w:r>
        <w:r w:rsidRPr="001863E1">
          <w:rPr>
            <w:rFonts w:ascii="Times New Roman" w:eastAsia="Times New Roman" w:hAnsi="Times New Roman" w:cs="Times New Roman"/>
            <w:color w:val="000000" w:themeColor="text1"/>
            <w:sz w:val="24"/>
            <w:szCs w:val="24"/>
            <w:lang w:eastAsia="es-CO"/>
          </w:rPr>
          <w:t></w:t>
        </w:r>
        <w:r w:rsidRPr="001863E1">
          <w:rPr>
            <w:rFonts w:ascii="Times New Roman" w:eastAsia="Times New Roman" w:hAnsi="Times New Roman" w:cs="Times New Roman"/>
            <w:color w:val="000000" w:themeColor="text1"/>
            <w:sz w:val="24"/>
            <w:szCs w:val="24"/>
            <w:lang w:val="en-US" w:eastAsia="es-CO"/>
          </w:rPr>
          <w:t xml:space="preserve"> 4.5 million tons of animal excrement; </w:t>
        </w:r>
      </w:ins>
    </w:p>
    <w:p w:rsidR="001863E1" w:rsidRPr="001863E1" w:rsidRDefault="001863E1" w:rsidP="001863E1">
      <w:pPr>
        <w:spacing w:before="100" w:beforeAutospacing="1" w:after="100" w:afterAutospacing="1" w:line="240" w:lineRule="auto"/>
        <w:rPr>
          <w:ins w:id="24" w:author="Unknown"/>
          <w:rFonts w:ascii="Times New Roman" w:eastAsia="Times New Roman" w:hAnsi="Times New Roman" w:cs="Times New Roman"/>
          <w:color w:val="000000" w:themeColor="text1"/>
          <w:sz w:val="24"/>
          <w:szCs w:val="24"/>
          <w:lang w:val="en-US" w:eastAsia="es-CO"/>
        </w:rPr>
      </w:pPr>
      <w:proofErr w:type="gramStart"/>
      <w:ins w:id="25" w:author="Unknown">
        <w:r w:rsidRPr="001863E1">
          <w:rPr>
            <w:rFonts w:ascii="Times New Roman" w:eastAsia="Times New Roman" w:hAnsi="Times New Roman" w:cs="Times New Roman"/>
            <w:color w:val="000000" w:themeColor="text1"/>
            <w:sz w:val="24"/>
            <w:szCs w:val="24"/>
            <w:lang w:val="en-US" w:eastAsia="es-CO"/>
          </w:rPr>
          <w:t>â</w:t>
        </w:r>
        <w:proofErr w:type="gramEnd"/>
        <w:r w:rsidRPr="001863E1">
          <w:rPr>
            <w:rFonts w:ascii="Times New Roman" w:eastAsia="Times New Roman" w:hAnsi="Times New Roman" w:cs="Times New Roman"/>
            <w:color w:val="000000" w:themeColor="text1"/>
            <w:sz w:val="24"/>
            <w:szCs w:val="24"/>
            <w:lang w:val="en-US" w:eastAsia="es-CO"/>
          </w:rPr>
          <w:t>—</w:t>
        </w:r>
        <w:r w:rsidRPr="001863E1">
          <w:rPr>
            <w:rFonts w:ascii="Times New Roman" w:eastAsia="Times New Roman" w:hAnsi="Times New Roman" w:cs="Times New Roman"/>
            <w:color w:val="000000" w:themeColor="text1"/>
            <w:sz w:val="24"/>
            <w:szCs w:val="24"/>
            <w:lang w:eastAsia="es-CO"/>
          </w:rPr>
          <w:t></w:t>
        </w:r>
        <w:r w:rsidRPr="001863E1">
          <w:rPr>
            <w:rFonts w:ascii="Times New Roman" w:eastAsia="Times New Roman" w:hAnsi="Times New Roman" w:cs="Times New Roman"/>
            <w:color w:val="000000" w:themeColor="text1"/>
            <w:sz w:val="24"/>
            <w:szCs w:val="24"/>
            <w:lang w:val="en-US" w:eastAsia="es-CO"/>
          </w:rPr>
          <w:t xml:space="preserve"> Almost 7 tons of ammonia emissions, a major air pollutant. </w:t>
        </w:r>
      </w:ins>
    </w:p>
    <w:p w:rsidR="001863E1" w:rsidRPr="001863E1" w:rsidRDefault="001863E1" w:rsidP="001863E1">
      <w:pPr>
        <w:spacing w:before="100" w:beforeAutospacing="1" w:after="100" w:afterAutospacing="1" w:line="240" w:lineRule="auto"/>
        <w:rPr>
          <w:ins w:id="26" w:author="Unknown"/>
          <w:rFonts w:ascii="Times New Roman" w:eastAsia="Times New Roman" w:hAnsi="Times New Roman" w:cs="Times New Roman"/>
          <w:color w:val="000000" w:themeColor="text1"/>
          <w:sz w:val="24"/>
          <w:szCs w:val="24"/>
          <w:lang w:val="en-US" w:eastAsia="es-CO"/>
        </w:rPr>
      </w:pPr>
      <w:ins w:id="27" w:author="Unknown">
        <w:r w:rsidRPr="001863E1">
          <w:rPr>
            <w:rFonts w:ascii="Times New Roman" w:eastAsia="Times New Roman" w:hAnsi="Times New Roman" w:cs="Times New Roman"/>
            <w:b/>
            <w:bCs/>
            <w:color w:val="000000" w:themeColor="text1"/>
            <w:sz w:val="24"/>
            <w:szCs w:val="24"/>
            <w:lang w:val="en-US" w:eastAsia="es-CO"/>
          </w:rPr>
          <w:lastRenderedPageBreak/>
          <w:t>My favorite statistic is this:</w:t>
        </w:r>
        <w:r w:rsidRPr="001863E1">
          <w:rPr>
            <w:rFonts w:ascii="Times New Roman" w:eastAsia="Times New Roman" w:hAnsi="Times New Roman" w:cs="Times New Roman"/>
            <w:color w:val="000000" w:themeColor="text1"/>
            <w:sz w:val="24"/>
            <w:szCs w:val="24"/>
            <w:lang w:val="en-US" w:eastAsia="es-CO"/>
          </w:rPr>
          <w:t xml:space="preserve"> According to Environmental Defense, if every American skipped one meal of chicken per week and substituted vegetarian foods instead, the carbon dioxide savings would be the same as taking more than half a million cars off of U.S. roads. See how easy it is to make an impact? </w:t>
        </w:r>
      </w:ins>
    </w:p>
    <w:p w:rsidR="001863E1" w:rsidRPr="001863E1" w:rsidRDefault="001863E1" w:rsidP="001863E1">
      <w:pPr>
        <w:spacing w:before="100" w:beforeAutospacing="1" w:after="100" w:afterAutospacing="1" w:line="240" w:lineRule="auto"/>
        <w:rPr>
          <w:ins w:id="28" w:author="Unknown"/>
          <w:rFonts w:ascii="Times New Roman" w:eastAsia="Times New Roman" w:hAnsi="Times New Roman" w:cs="Times New Roman"/>
          <w:color w:val="000000" w:themeColor="text1"/>
          <w:sz w:val="24"/>
          <w:szCs w:val="24"/>
          <w:lang w:val="en-US" w:eastAsia="es-CO"/>
        </w:rPr>
      </w:pPr>
      <w:ins w:id="29" w:author="Unknown">
        <w:r w:rsidRPr="001863E1">
          <w:rPr>
            <w:rFonts w:ascii="Times New Roman" w:eastAsia="Times New Roman" w:hAnsi="Times New Roman" w:cs="Times New Roman"/>
            <w:b/>
            <w:bCs/>
            <w:color w:val="000000" w:themeColor="text1"/>
            <w:sz w:val="24"/>
            <w:szCs w:val="24"/>
            <w:lang w:val="en-US" w:eastAsia="es-CO"/>
          </w:rPr>
          <w:t xml:space="preserve">Other points: </w:t>
        </w:r>
      </w:ins>
    </w:p>
    <w:p w:rsidR="001863E1" w:rsidRPr="001863E1" w:rsidRDefault="001863E1" w:rsidP="001863E1">
      <w:pPr>
        <w:spacing w:before="100" w:beforeAutospacing="1" w:after="100" w:afterAutospacing="1" w:line="240" w:lineRule="auto"/>
        <w:rPr>
          <w:ins w:id="30" w:author="Unknown"/>
          <w:rFonts w:ascii="Times New Roman" w:eastAsia="Times New Roman" w:hAnsi="Times New Roman" w:cs="Times New Roman"/>
          <w:color w:val="000000" w:themeColor="text1"/>
          <w:sz w:val="24"/>
          <w:szCs w:val="24"/>
          <w:lang w:val="en-US" w:eastAsia="es-CO"/>
        </w:rPr>
      </w:pPr>
      <w:ins w:id="31" w:author="Unknown">
        <w:r w:rsidRPr="001863E1">
          <w:rPr>
            <w:rFonts w:ascii="Times New Roman" w:eastAsia="Times New Roman" w:hAnsi="Times New Roman" w:cs="Times New Roman"/>
            <w:color w:val="000000" w:themeColor="text1"/>
            <w:sz w:val="24"/>
            <w:szCs w:val="24"/>
            <w:lang w:val="en-US" w:eastAsia="es-CO"/>
          </w:rPr>
          <w:t xml:space="preserve">Globally, we feed 756 million tons of grain to farmed animals. As Princeton bioethicist Peter Singer notes in his new book, if we fed that grain to the 1.4 billion people who are living in abject poverty, each of them would be provided more than half a ton of grain, or about 3 pounds of grain/day -- that's twice the grain they would need to survive. And that doesn't even include the 225 million tons of soy that </w:t>
        </w:r>
        <w:proofErr w:type="gramStart"/>
        <w:r w:rsidRPr="001863E1">
          <w:rPr>
            <w:rFonts w:ascii="Times New Roman" w:eastAsia="Times New Roman" w:hAnsi="Times New Roman" w:cs="Times New Roman"/>
            <w:color w:val="000000" w:themeColor="text1"/>
            <w:sz w:val="24"/>
            <w:szCs w:val="24"/>
            <w:lang w:val="en-US" w:eastAsia="es-CO"/>
          </w:rPr>
          <w:t>are</w:t>
        </w:r>
        <w:proofErr w:type="gramEnd"/>
        <w:r w:rsidRPr="001863E1">
          <w:rPr>
            <w:rFonts w:ascii="Times New Roman" w:eastAsia="Times New Roman" w:hAnsi="Times New Roman" w:cs="Times New Roman"/>
            <w:color w:val="000000" w:themeColor="text1"/>
            <w:sz w:val="24"/>
            <w:szCs w:val="24"/>
            <w:lang w:val="en-US" w:eastAsia="es-CO"/>
          </w:rPr>
          <w:t xml:space="preserve"> produced every year, almost all of which is fed to farmed animals. He writes, "The world is not running out of food. The problem is that we -- the relatively affluent -- have found a way to consume four or five times as much food as would be possible, if we were to eat the crops we grow directly." </w:t>
        </w:r>
      </w:ins>
    </w:p>
    <w:p w:rsidR="001863E1" w:rsidRPr="001863E1" w:rsidRDefault="001863E1" w:rsidP="001863E1">
      <w:pPr>
        <w:spacing w:before="100" w:beforeAutospacing="1" w:after="100" w:afterAutospacing="1" w:line="240" w:lineRule="auto"/>
        <w:rPr>
          <w:ins w:id="32" w:author="Unknown"/>
          <w:rFonts w:ascii="Times New Roman" w:eastAsia="Times New Roman" w:hAnsi="Times New Roman" w:cs="Times New Roman"/>
          <w:color w:val="000000" w:themeColor="text1"/>
          <w:sz w:val="24"/>
          <w:szCs w:val="24"/>
          <w:lang w:val="en-US" w:eastAsia="es-CO"/>
        </w:rPr>
      </w:pPr>
      <w:ins w:id="33" w:author="Unknown">
        <w:r w:rsidRPr="001863E1">
          <w:rPr>
            <w:rFonts w:ascii="Times New Roman" w:eastAsia="Times New Roman" w:hAnsi="Times New Roman" w:cs="Times New Roman"/>
            <w:color w:val="000000" w:themeColor="text1"/>
            <w:sz w:val="24"/>
            <w:szCs w:val="24"/>
            <w:lang w:val="en-US" w:eastAsia="es-CO"/>
          </w:rPr>
          <w:t xml:space="preserve">A recent United Nations report titled Livestock's Long Shadow concluded that the meat industry causes almost 40% more greenhouse gas emissions than all the world's transportation systems -- that's all the cars, trucks, SUVs, planes and ships in the world combined. The report also concluded that factory farming is one of the biggest contributors to the most serious environmental problems at every level -- local and global. </w:t>
        </w:r>
      </w:ins>
    </w:p>
    <w:p w:rsidR="001863E1" w:rsidRPr="001863E1" w:rsidRDefault="001863E1" w:rsidP="001863E1">
      <w:pPr>
        <w:spacing w:before="100" w:beforeAutospacing="1" w:after="100" w:afterAutospacing="1" w:line="240" w:lineRule="auto"/>
        <w:rPr>
          <w:ins w:id="34" w:author="Unknown"/>
          <w:rFonts w:ascii="Times New Roman" w:eastAsia="Times New Roman" w:hAnsi="Times New Roman" w:cs="Times New Roman"/>
          <w:color w:val="000000" w:themeColor="text1"/>
          <w:sz w:val="24"/>
          <w:szCs w:val="24"/>
          <w:lang w:val="en-US" w:eastAsia="es-CO"/>
        </w:rPr>
      </w:pPr>
      <w:ins w:id="35" w:author="Unknown">
        <w:r w:rsidRPr="001863E1">
          <w:rPr>
            <w:rFonts w:ascii="Times New Roman" w:eastAsia="Times New Roman" w:hAnsi="Times New Roman" w:cs="Times New Roman"/>
            <w:color w:val="000000" w:themeColor="text1"/>
            <w:sz w:val="24"/>
            <w:szCs w:val="24"/>
            <w:lang w:val="en-US" w:eastAsia="es-CO"/>
          </w:rPr>
          <w:t xml:space="preserve">Researchers at the University of Chicago concluded that switching from standard American diet to a vegan diet is more effective in the fight against global warming than switching from a standard American car to a hybrid. </w:t>
        </w:r>
      </w:ins>
    </w:p>
    <w:p w:rsidR="001863E1" w:rsidRPr="001863E1" w:rsidRDefault="001863E1" w:rsidP="001863E1">
      <w:pPr>
        <w:spacing w:before="100" w:beforeAutospacing="1" w:after="100" w:afterAutospacing="1" w:line="240" w:lineRule="auto"/>
        <w:rPr>
          <w:ins w:id="36" w:author="Unknown"/>
          <w:rFonts w:ascii="Times New Roman" w:eastAsia="Times New Roman" w:hAnsi="Times New Roman" w:cs="Times New Roman"/>
          <w:color w:val="000000" w:themeColor="text1"/>
          <w:sz w:val="24"/>
          <w:szCs w:val="24"/>
          <w:lang w:val="en-US" w:eastAsia="es-CO"/>
        </w:rPr>
      </w:pPr>
      <w:ins w:id="37" w:author="Unknown">
        <w:r w:rsidRPr="001863E1">
          <w:rPr>
            <w:rFonts w:ascii="Times New Roman" w:eastAsia="Times New Roman" w:hAnsi="Times New Roman" w:cs="Times New Roman"/>
            <w:color w:val="000000" w:themeColor="text1"/>
            <w:sz w:val="24"/>
            <w:szCs w:val="24"/>
            <w:lang w:val="en-US" w:eastAsia="es-CO"/>
          </w:rPr>
          <w:t xml:space="preserve">In its report, the U.N. found that the meat industry causes local and global environmental problems even beyond global warming. It said that the meat industry should be a main focus in every discussion of land degradation, climate change and air pollution, water shortages and pollution, and loss of biodiversity. </w:t>
        </w:r>
      </w:ins>
    </w:p>
    <w:p w:rsidR="00502AAF" w:rsidRPr="001863E1" w:rsidRDefault="001863E1">
      <w:pPr>
        <w:rPr>
          <w:color w:val="000000" w:themeColor="text1"/>
          <w:lang w:val="en-US"/>
        </w:rPr>
      </w:pPr>
      <w:r w:rsidRPr="001863E1">
        <w:rPr>
          <w:color w:val="000000" w:themeColor="text1"/>
          <w:lang w:val="en-US"/>
        </w:rPr>
        <w:t>Unattributed statistics were calculated from scientific reports by Noam Mohr, a physicist with the New York University Polytechnic Institute.</w:t>
      </w:r>
      <w:bookmarkStart w:id="38" w:name="_GoBack"/>
      <w:bookmarkEnd w:id="38"/>
    </w:p>
    <w:sectPr w:rsidR="00502AAF" w:rsidRPr="001863E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3E1"/>
    <w:rsid w:val="00061A87"/>
    <w:rsid w:val="001863E1"/>
    <w:rsid w:val="00502AA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1863E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863E1"/>
    <w:rPr>
      <w:rFonts w:ascii="Times New Roman" w:eastAsia="Times New Roman" w:hAnsi="Times New Roman" w:cs="Times New Roman"/>
      <w:b/>
      <w:bCs/>
      <w:kern w:val="36"/>
      <w:sz w:val="48"/>
      <w:szCs w:val="48"/>
      <w:lang w:eastAsia="es-CO"/>
    </w:rPr>
  </w:style>
  <w:style w:type="character" w:styleId="nfasis">
    <w:name w:val="Emphasis"/>
    <w:basedOn w:val="Fuentedeprrafopredeter"/>
    <w:uiPriority w:val="20"/>
    <w:qFormat/>
    <w:rsid w:val="001863E1"/>
    <w:rPr>
      <w:i/>
      <w:iCs/>
    </w:rPr>
  </w:style>
  <w:style w:type="character" w:customStyle="1" w:styleId="date-display-single">
    <w:name w:val="date-display-single"/>
    <w:basedOn w:val="Fuentedeprrafopredeter"/>
    <w:rsid w:val="001863E1"/>
  </w:style>
  <w:style w:type="paragraph" w:styleId="NormalWeb">
    <w:name w:val="Normal (Web)"/>
    <w:basedOn w:val="Normal"/>
    <w:uiPriority w:val="99"/>
    <w:semiHidden/>
    <w:unhideWhenUsed/>
    <w:rsid w:val="001863E1"/>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semiHidden/>
    <w:unhideWhenUsed/>
    <w:rsid w:val="001863E1"/>
    <w:rPr>
      <w:color w:val="0000FF"/>
      <w:u w:val="single"/>
    </w:rPr>
  </w:style>
  <w:style w:type="character" w:styleId="Textoennegrita">
    <w:name w:val="Strong"/>
    <w:basedOn w:val="Fuentedeprrafopredeter"/>
    <w:uiPriority w:val="22"/>
    <w:qFormat/>
    <w:rsid w:val="001863E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1863E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863E1"/>
    <w:rPr>
      <w:rFonts w:ascii="Times New Roman" w:eastAsia="Times New Roman" w:hAnsi="Times New Roman" w:cs="Times New Roman"/>
      <w:b/>
      <w:bCs/>
      <w:kern w:val="36"/>
      <w:sz w:val="48"/>
      <w:szCs w:val="48"/>
      <w:lang w:eastAsia="es-CO"/>
    </w:rPr>
  </w:style>
  <w:style w:type="character" w:styleId="nfasis">
    <w:name w:val="Emphasis"/>
    <w:basedOn w:val="Fuentedeprrafopredeter"/>
    <w:uiPriority w:val="20"/>
    <w:qFormat/>
    <w:rsid w:val="001863E1"/>
    <w:rPr>
      <w:i/>
      <w:iCs/>
    </w:rPr>
  </w:style>
  <w:style w:type="character" w:customStyle="1" w:styleId="date-display-single">
    <w:name w:val="date-display-single"/>
    <w:basedOn w:val="Fuentedeprrafopredeter"/>
    <w:rsid w:val="001863E1"/>
  </w:style>
  <w:style w:type="paragraph" w:styleId="NormalWeb">
    <w:name w:val="Normal (Web)"/>
    <w:basedOn w:val="Normal"/>
    <w:uiPriority w:val="99"/>
    <w:semiHidden/>
    <w:unhideWhenUsed/>
    <w:rsid w:val="001863E1"/>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semiHidden/>
    <w:unhideWhenUsed/>
    <w:rsid w:val="001863E1"/>
    <w:rPr>
      <w:color w:val="0000FF"/>
      <w:u w:val="single"/>
    </w:rPr>
  </w:style>
  <w:style w:type="character" w:styleId="Textoennegrita">
    <w:name w:val="Strong"/>
    <w:basedOn w:val="Fuentedeprrafopredeter"/>
    <w:uiPriority w:val="22"/>
    <w:qFormat/>
    <w:rsid w:val="001863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9433135">
      <w:bodyDiv w:val="1"/>
      <w:marLeft w:val="0"/>
      <w:marRight w:val="0"/>
      <w:marTop w:val="0"/>
      <w:marBottom w:val="0"/>
      <w:divBdr>
        <w:top w:val="none" w:sz="0" w:space="0" w:color="auto"/>
        <w:left w:val="none" w:sz="0" w:space="0" w:color="auto"/>
        <w:bottom w:val="none" w:sz="0" w:space="0" w:color="auto"/>
        <w:right w:val="none" w:sz="0" w:space="0" w:color="auto"/>
      </w:divBdr>
      <w:divsChild>
        <w:div w:id="1924679288">
          <w:marLeft w:val="0"/>
          <w:marRight w:val="0"/>
          <w:marTop w:val="0"/>
          <w:marBottom w:val="0"/>
          <w:divBdr>
            <w:top w:val="none" w:sz="0" w:space="0" w:color="auto"/>
            <w:left w:val="none" w:sz="0" w:space="0" w:color="auto"/>
            <w:bottom w:val="none" w:sz="0" w:space="0" w:color="auto"/>
            <w:right w:val="none" w:sz="0" w:space="0" w:color="auto"/>
          </w:divBdr>
        </w:div>
        <w:div w:id="1804882943">
          <w:marLeft w:val="0"/>
          <w:marRight w:val="0"/>
          <w:marTop w:val="0"/>
          <w:marBottom w:val="0"/>
          <w:divBdr>
            <w:top w:val="none" w:sz="0" w:space="0" w:color="auto"/>
            <w:left w:val="none" w:sz="0" w:space="0" w:color="auto"/>
            <w:bottom w:val="none" w:sz="0" w:space="0" w:color="auto"/>
            <w:right w:val="none" w:sz="0" w:space="0" w:color="auto"/>
          </w:divBdr>
          <w:divsChild>
            <w:div w:id="785395204">
              <w:marLeft w:val="0"/>
              <w:marRight w:val="0"/>
              <w:marTop w:val="0"/>
              <w:marBottom w:val="0"/>
              <w:divBdr>
                <w:top w:val="none" w:sz="0" w:space="0" w:color="auto"/>
                <w:left w:val="none" w:sz="0" w:space="0" w:color="auto"/>
                <w:bottom w:val="none" w:sz="0" w:space="0" w:color="auto"/>
                <w:right w:val="none" w:sz="0" w:space="0" w:color="auto"/>
              </w:divBdr>
              <w:divsChild>
                <w:div w:id="1177229758">
                  <w:marLeft w:val="0"/>
                  <w:marRight w:val="0"/>
                  <w:marTop w:val="0"/>
                  <w:marBottom w:val="0"/>
                  <w:divBdr>
                    <w:top w:val="none" w:sz="0" w:space="0" w:color="auto"/>
                    <w:left w:val="none" w:sz="0" w:space="0" w:color="auto"/>
                    <w:bottom w:val="none" w:sz="0" w:space="0" w:color="auto"/>
                    <w:right w:val="none" w:sz="0" w:space="0" w:color="auto"/>
                  </w:divBdr>
                  <w:divsChild>
                    <w:div w:id="49229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933050">
          <w:marLeft w:val="0"/>
          <w:marRight w:val="0"/>
          <w:marTop w:val="0"/>
          <w:marBottom w:val="0"/>
          <w:divBdr>
            <w:top w:val="none" w:sz="0" w:space="0" w:color="auto"/>
            <w:left w:val="none" w:sz="0" w:space="0" w:color="auto"/>
            <w:bottom w:val="none" w:sz="0" w:space="0" w:color="auto"/>
            <w:right w:val="none" w:sz="0" w:space="0" w:color="auto"/>
          </w:divBdr>
          <w:divsChild>
            <w:div w:id="1929121804">
              <w:marLeft w:val="0"/>
              <w:marRight w:val="0"/>
              <w:marTop w:val="0"/>
              <w:marBottom w:val="0"/>
              <w:divBdr>
                <w:top w:val="none" w:sz="0" w:space="0" w:color="auto"/>
                <w:left w:val="none" w:sz="0" w:space="0" w:color="auto"/>
                <w:bottom w:val="none" w:sz="0" w:space="0" w:color="auto"/>
                <w:right w:val="none" w:sz="0" w:space="0" w:color="auto"/>
              </w:divBdr>
            </w:div>
            <w:div w:id="834030953">
              <w:marLeft w:val="0"/>
              <w:marRight w:val="0"/>
              <w:marTop w:val="0"/>
              <w:marBottom w:val="0"/>
              <w:divBdr>
                <w:top w:val="none" w:sz="0" w:space="0" w:color="auto"/>
                <w:left w:val="none" w:sz="0" w:space="0" w:color="auto"/>
                <w:bottom w:val="none" w:sz="0" w:space="0" w:color="auto"/>
                <w:right w:val="none" w:sz="0" w:space="0" w:color="auto"/>
              </w:divBdr>
            </w:div>
            <w:div w:id="1624994333">
              <w:marLeft w:val="0"/>
              <w:marRight w:val="0"/>
              <w:marTop w:val="0"/>
              <w:marBottom w:val="0"/>
              <w:divBdr>
                <w:top w:val="none" w:sz="0" w:space="0" w:color="auto"/>
                <w:left w:val="none" w:sz="0" w:space="0" w:color="auto"/>
                <w:bottom w:val="none" w:sz="0" w:space="0" w:color="auto"/>
                <w:right w:val="none" w:sz="0" w:space="0" w:color="auto"/>
              </w:divBdr>
            </w:div>
            <w:div w:id="1859082548">
              <w:marLeft w:val="0"/>
              <w:marRight w:val="0"/>
              <w:marTop w:val="0"/>
              <w:marBottom w:val="0"/>
              <w:divBdr>
                <w:top w:val="none" w:sz="0" w:space="0" w:color="auto"/>
                <w:left w:val="none" w:sz="0" w:space="0" w:color="auto"/>
                <w:bottom w:val="none" w:sz="0" w:space="0" w:color="auto"/>
                <w:right w:val="none" w:sz="0" w:space="0" w:color="auto"/>
              </w:divBdr>
              <w:divsChild>
                <w:div w:id="1766684486">
                  <w:marLeft w:val="0"/>
                  <w:marRight w:val="0"/>
                  <w:marTop w:val="0"/>
                  <w:marBottom w:val="0"/>
                  <w:divBdr>
                    <w:top w:val="none" w:sz="0" w:space="0" w:color="auto"/>
                    <w:left w:val="none" w:sz="0" w:space="0" w:color="auto"/>
                    <w:bottom w:val="none" w:sz="0" w:space="0" w:color="auto"/>
                    <w:right w:val="none" w:sz="0" w:space="0" w:color="auto"/>
                  </w:divBdr>
                </w:div>
                <w:div w:id="1926527714">
                  <w:marLeft w:val="0"/>
                  <w:marRight w:val="0"/>
                  <w:marTop w:val="0"/>
                  <w:marBottom w:val="0"/>
                  <w:divBdr>
                    <w:top w:val="none" w:sz="0" w:space="0" w:color="auto"/>
                    <w:left w:val="none" w:sz="0" w:space="0" w:color="auto"/>
                    <w:bottom w:val="none" w:sz="0" w:space="0" w:color="auto"/>
                    <w:right w:val="none" w:sz="0" w:space="0" w:color="auto"/>
                  </w:divBdr>
                </w:div>
              </w:divsChild>
            </w:div>
            <w:div w:id="80585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2</Pages>
  <Words>612</Words>
  <Characters>3370</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2013-05-14T19:42:00Z</dcterms:created>
  <dcterms:modified xsi:type="dcterms:W3CDTF">2013-05-14T20:52:00Z</dcterms:modified>
</cp:coreProperties>
</file>